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ins w:id="0" w:author="冯瑞" w:date="2025-08-26T13:07:43Z"/>
          <w:rFonts w:hint="default" w:hAnsi="宋体" w:cs="宋体"/>
          <w:kern w:val="0"/>
          <w:sz w:val="36"/>
          <w:szCs w:val="36"/>
          <w:lang w:val="en-US" w:eastAsia="zh-CN"/>
        </w:rPr>
      </w:pPr>
      <w:bookmarkStart w:id="0" w:name="_GoBack"/>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w:t>
      </w:r>
      <w:ins w:id="1" w:author="冯瑞" w:date="2025-08-26T13:07:54Z">
        <w:r>
          <w:rPr>
            <w:rFonts w:hint="eastAsia" w:hAnsi="宋体" w:cs="宋体"/>
            <w:color w:val="000000" w:themeColor="text1"/>
            <w:kern w:val="0"/>
            <w:sz w:val="36"/>
            <w:szCs w:val="36"/>
            <w:lang w:val="en-US" w:eastAsia="zh-CN"/>
            <w14:textFill>
              <w14:solidFill>
                <w14:schemeClr w14:val="tx1"/>
              </w14:solidFill>
            </w14:textFill>
          </w:rPr>
          <w:t>学院</w:t>
        </w:r>
      </w:ins>
    </w:p>
    <w:bookmarkEnd w:id="0"/>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2025</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4</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szCs w:val="30"/>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ascii="黑体" w:hAnsi="黑体" w:eastAsia="黑体"/>
        </w:rPr>
      </w:pPr>
      <w:r>
        <w:rPr>
          <w:rFonts w:hint="eastAsia" w:ascii="黑体" w:hAnsi="黑体" w:eastAsia="黑体"/>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lang w:val="en-US" w:eastAsia="zh-CN"/>
        </w:rPr>
        <w:t>1.</w:t>
      </w:r>
      <w:r>
        <w:rPr>
          <w:rFonts w:hint="eastAsia" w:ascii="仿宋_GB2312" w:hAnsi="Times New Roman" w:cs="Times New Roman"/>
        </w:rPr>
        <w:t>项目背景</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lang w:val="en-US" w:eastAsia="zh-CN"/>
        </w:rPr>
        <w:t>图书馆是学校的文献信息资源中心，是为人才培养和科学研究服务的学术性机构，是学校信息化建设的重要组成部分，是校园文化和社会文化建设的重要基地。图书馆的建设和发展应与学校的建设和发展相适应，其水平是学校总体水平的重要标志。</w:t>
      </w:r>
      <w:r>
        <w:rPr>
          <w:rFonts w:hint="eastAsia" w:ascii="仿宋_GB2312" w:cs="Times New Roman"/>
          <w:lang w:val="en-US" w:eastAsia="zh-CN"/>
        </w:rPr>
        <w:t>按照</w:t>
      </w:r>
      <w:r>
        <w:rPr>
          <w:rFonts w:hint="eastAsia" w:ascii="仿宋_GB2312" w:hAnsi="Times New Roman" w:cs="Times New Roman"/>
          <w:lang w:val="en-US" w:eastAsia="zh-CN"/>
        </w:rPr>
        <w:t>教育部办公厅关于印发《本科层次职业学校</w:t>
      </w:r>
      <w:r>
        <w:rPr>
          <w:rFonts w:hint="eastAsia" w:ascii="仿宋_GB2312" w:cs="Times New Roman"/>
          <w:lang w:val="en-US" w:eastAsia="zh-CN"/>
        </w:rPr>
        <w:t>设置标准</w:t>
      </w:r>
      <w:r>
        <w:rPr>
          <w:rFonts w:hint="eastAsia" w:ascii="仿宋_GB2312" w:hAnsi="Times New Roman" w:cs="Times New Roman"/>
          <w:lang w:val="en-US" w:eastAsia="zh-CN"/>
        </w:rPr>
        <w:t>(试行)》的通知</w:t>
      </w:r>
      <w:r>
        <w:rPr>
          <w:rFonts w:hint="eastAsia" w:ascii="仿宋_GB2312" w:cs="Times New Roman"/>
          <w:lang w:val="en-US" w:eastAsia="zh-CN"/>
        </w:rPr>
        <w:t>（教发【2021】1号）</w:t>
      </w:r>
      <w:r>
        <w:rPr>
          <w:rFonts w:hint="eastAsia" w:ascii="仿宋_GB2312" w:hAnsi="Times New Roman" w:cs="Times New Roman"/>
          <w:lang w:val="en-US" w:eastAsia="zh-CN"/>
        </w:rPr>
        <w:t xml:space="preserve"> 、教育部关于印发《普通高等学校基本办学条件指标（试行）》的通知 教发〔2004〕2号</w:t>
      </w:r>
      <w:r>
        <w:rPr>
          <w:rFonts w:hint="eastAsia" w:ascii="仿宋_GB2312" w:cs="Times New Roman"/>
          <w:lang w:val="en-US" w:eastAsia="zh-CN"/>
        </w:rPr>
        <w:t>要求，图书采购经费及图书馆</w:t>
      </w:r>
      <w:r>
        <w:rPr>
          <w:rFonts w:hint="eastAsia" w:ascii="仿宋_GB2312" w:hAnsi="Times New Roman" w:cs="Times New Roman"/>
          <w:lang w:val="en-US" w:eastAsia="zh-CN"/>
        </w:rPr>
        <w:t>设施设备</w:t>
      </w:r>
      <w:r>
        <w:rPr>
          <w:rFonts w:hint="eastAsia" w:ascii="仿宋_GB2312" w:cs="Times New Roman"/>
          <w:lang w:val="en-US" w:eastAsia="zh-CN"/>
        </w:rPr>
        <w:t>经费支出是学校办学治校育人的必要保障。</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lang w:val="en-US" w:eastAsia="zh-CN"/>
        </w:rPr>
        <w:t>2.主要</w:t>
      </w:r>
      <w:r>
        <w:rPr>
          <w:rFonts w:hint="eastAsia" w:ascii="仿宋_GB2312" w:hAnsi="Times New Roman" w:cs="Times New Roman"/>
        </w:rPr>
        <w:t>内容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lang w:val="en-US" w:eastAsia="zh-CN"/>
        </w:rPr>
        <w:t>2024年项目资金502.47万元，主要用于1.电子数据库</w:t>
      </w:r>
      <w:r>
        <w:rPr>
          <w:rFonts w:hint="eastAsia" w:ascii="仿宋_GB2312" w:cs="Times New Roman"/>
          <w:lang w:val="en-US" w:eastAsia="zh-CN"/>
        </w:rPr>
        <w:t>（含财务软件系统）</w:t>
      </w:r>
      <w:r>
        <w:rPr>
          <w:rFonts w:hint="eastAsia" w:ascii="仿宋_GB2312" w:hAnsi="Times New Roman" w:cs="Times New Roman"/>
          <w:lang w:val="en-US" w:eastAsia="zh-CN"/>
        </w:rPr>
        <w:t>购置141.5万元；2.纸质文献238.51万元；3.图书馆设备购置122.46万元。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lang w:val="en-US" w:eastAsia="zh-CN"/>
        </w:rPr>
        <w:t>3.</w:t>
      </w:r>
      <w:r>
        <w:rPr>
          <w:rFonts w:hint="eastAsia" w:ascii="仿宋_GB2312" w:hAnsi="Times New Roman" w:cs="Times New Roman"/>
        </w:rPr>
        <w:t>实施情况、资金投入和使用情况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实施情况：本项目已实施完成，完成率达到78.98%。</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rPr>
        <w:t>资金投入</w:t>
      </w:r>
      <w:r>
        <w:rPr>
          <w:rFonts w:hint="eastAsia" w:ascii="仿宋_GB2312" w:hAnsi="Times New Roman" w:cs="Times New Roman"/>
          <w:lang w:eastAsia="zh-CN"/>
        </w:rPr>
        <w:t>：</w:t>
      </w:r>
      <w:r>
        <w:rPr>
          <w:rFonts w:hint="eastAsia" w:ascii="仿宋_GB2312" w:hAnsi="Times New Roman" w:cs="Times New Roman"/>
          <w:lang w:val="en-US" w:eastAsia="zh-CN"/>
        </w:rPr>
        <w:t>项目总投入502.47万元，由学院财政专户资金保障。具体如下：2024年项目资金502.47万元，主要用于1.电子数据库</w:t>
      </w:r>
      <w:r>
        <w:rPr>
          <w:rFonts w:hint="eastAsia" w:ascii="仿宋_GB2312" w:cs="Times New Roman"/>
          <w:lang w:val="en-US" w:eastAsia="zh-CN"/>
        </w:rPr>
        <w:t>（含财务软件系统）</w:t>
      </w:r>
      <w:r>
        <w:rPr>
          <w:rFonts w:hint="eastAsia" w:ascii="仿宋_GB2312" w:hAnsi="Times New Roman" w:cs="Times New Roman"/>
          <w:lang w:val="en-US" w:eastAsia="zh-CN"/>
        </w:rPr>
        <w:t>购置141.5万元；2.纸质文献238.51万元；3.图书馆设备购置122.46万元。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rPr>
        <w:t>使用情况</w:t>
      </w:r>
      <w:r>
        <w:rPr>
          <w:rFonts w:hint="eastAsia" w:ascii="仿宋_GB2312" w:hAnsi="Times New Roman" w:cs="Times New Roman"/>
          <w:lang w:eastAsia="zh-CN"/>
        </w:rPr>
        <w:t>：</w:t>
      </w:r>
      <w:r>
        <w:rPr>
          <w:rFonts w:hint="eastAsia" w:ascii="仿宋_GB2312" w:hAnsi="Times New Roman" w:cs="Times New Roman"/>
          <w:lang w:val="en-US" w:eastAsia="zh-CN"/>
        </w:rPr>
        <w:t>截至2024年12月共支出资金396.868127万元，</w:t>
      </w:r>
      <w:r>
        <w:rPr>
          <w:rFonts w:hint="eastAsia" w:ascii="仿宋_GB2312" w:cs="Times New Roman"/>
          <w:lang w:val="en-US" w:eastAsia="zh-CN"/>
        </w:rPr>
        <w:t>其中</w:t>
      </w:r>
      <w:r>
        <w:rPr>
          <w:rFonts w:hint="eastAsia" w:ascii="仿宋_GB2312" w:hAnsi="Times New Roman" w:cs="Times New Roman"/>
          <w:lang w:val="en-US" w:eastAsia="zh-CN"/>
        </w:rPr>
        <w:t>还有105.601873万元未支出。</w:t>
      </w:r>
      <w:r>
        <w:rPr>
          <w:rFonts w:hint="eastAsia" w:ascii="仿宋_GB2312" w:cs="Times New Roman"/>
          <w:lang w:val="en-US" w:eastAsia="zh-CN"/>
        </w:rPr>
        <w:t>项目实施及资金支出过程严格履行监管责任，严格执行财经法规和学校</w:t>
      </w:r>
      <w:r>
        <w:rPr>
          <w:rFonts w:hint="eastAsia" w:ascii="仿宋_GB2312" w:hAnsi="Times New Roman" w:cs="Times New Roman"/>
          <w:lang w:val="en-US" w:eastAsia="zh-CN"/>
        </w:rPr>
        <w:t>财务制度规定，</w:t>
      </w:r>
      <w:r>
        <w:rPr>
          <w:rFonts w:hint="eastAsia" w:ascii="仿宋_GB2312" w:cs="Times New Roman"/>
          <w:lang w:val="en-US" w:eastAsia="zh-CN"/>
        </w:rPr>
        <w:t>所有采购严格按照政府采购法执行，财务支出相关</w:t>
      </w:r>
      <w:r>
        <w:rPr>
          <w:rFonts w:hint="eastAsia" w:ascii="仿宋_GB2312" w:hAnsi="Times New Roman" w:cs="Times New Roman"/>
          <w:lang w:val="en-US" w:eastAsia="zh-CN"/>
        </w:rPr>
        <w:t>相关</w:t>
      </w:r>
      <w:r>
        <w:rPr>
          <w:rFonts w:hint="eastAsia" w:ascii="仿宋_GB2312" w:cs="Times New Roman"/>
          <w:lang w:val="en-US" w:eastAsia="zh-CN"/>
        </w:rPr>
        <w:t>凭证</w:t>
      </w:r>
      <w:r>
        <w:rPr>
          <w:rFonts w:hint="eastAsia" w:ascii="仿宋_GB2312" w:hAnsi="Times New Roman" w:cs="Times New Roman"/>
          <w:lang w:val="en-US" w:eastAsia="zh-CN"/>
        </w:rPr>
        <w:t>和手续</w:t>
      </w:r>
      <w:r>
        <w:rPr>
          <w:rFonts w:hint="eastAsia" w:ascii="仿宋_GB2312" w:cs="Times New Roman"/>
          <w:lang w:val="en-US" w:eastAsia="zh-CN"/>
        </w:rPr>
        <w:t>合法合规</w:t>
      </w:r>
      <w:r>
        <w:rPr>
          <w:rFonts w:hint="eastAsia" w:ascii="仿宋_GB2312" w:hAnsi="Times New Roman" w:cs="Times New Roman"/>
          <w:lang w:val="en-US" w:eastAsia="zh-CN"/>
        </w:rPr>
        <w:t>，</w:t>
      </w:r>
      <w:r>
        <w:rPr>
          <w:rFonts w:hint="eastAsia" w:ascii="仿宋_GB2312" w:cs="Times New Roman"/>
          <w:lang w:val="en-US" w:eastAsia="zh-CN"/>
        </w:rPr>
        <w:t>并</w:t>
      </w:r>
      <w:r>
        <w:rPr>
          <w:rFonts w:hint="eastAsia" w:ascii="仿宋_GB2312" w:hAnsi="Times New Roman" w:cs="Times New Roman"/>
          <w:lang w:val="en-US" w:eastAsia="zh-CN"/>
        </w:rPr>
        <w:t>根据项目实施进展拨付</w:t>
      </w:r>
      <w:r>
        <w:rPr>
          <w:rFonts w:hint="eastAsia" w:ascii="仿宋_GB2312" w:cs="Times New Roman"/>
          <w:lang w:val="en-US" w:eastAsia="zh-CN"/>
        </w:rPr>
        <w:t>使用</w:t>
      </w:r>
      <w:r>
        <w:rPr>
          <w:rFonts w:hint="eastAsia" w:ascii="仿宋_GB2312"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lang w:eastAsia="zh-CN"/>
        </w:rPr>
        <w:t>（</w:t>
      </w:r>
      <w:r>
        <w:rPr>
          <w:rFonts w:hint="eastAsia" w:ascii="仿宋_GB2312" w:hAnsi="Times New Roman" w:cs="Times New Roman"/>
          <w:lang w:val="en-US" w:eastAsia="zh-CN"/>
        </w:rPr>
        <w:t>二）</w:t>
      </w:r>
      <w:r>
        <w:rPr>
          <w:rFonts w:hint="eastAsia" w:ascii="仿宋_GB2312" w:hAnsi="Times New Roman" w:cs="Times New Roman"/>
        </w:rPr>
        <w:t>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rPr>
      </w:pPr>
      <w:r>
        <w:rPr>
          <w:rFonts w:hint="eastAsia" w:ascii="仿宋_GB2312" w:hAnsi="Times New Roman" w:cs="Times New Roman"/>
          <w:lang w:val="en-US" w:eastAsia="zh-CN"/>
        </w:rPr>
        <w:t>1.</w:t>
      </w:r>
      <w:r>
        <w:rPr>
          <w:rFonts w:hint="eastAsia" w:ascii="仿宋_GB2312" w:hAnsi="Times New Roman" w:cs="Times New Roman"/>
        </w:rPr>
        <w:t>总体目标</w:t>
      </w:r>
      <w:r>
        <w:rPr>
          <w:rFonts w:hint="eastAsia" w:ascii="仿宋_GB2312" w:hAnsi="Times New Roman" w:cs="Times New Roman"/>
          <w:lang w:eastAsia="zh-CN"/>
        </w:rPr>
        <w:t>：图书馆文献信息资源</w:t>
      </w:r>
      <w:r>
        <w:rPr>
          <w:rFonts w:hint="eastAsia" w:ascii="仿宋_GB2312" w:cs="Times New Roman"/>
          <w:lang w:val="en-US" w:eastAsia="zh-CN"/>
        </w:rPr>
        <w:t>是满足</w:t>
      </w:r>
      <w:r>
        <w:rPr>
          <w:rFonts w:hint="eastAsia" w:ascii="仿宋_GB2312" w:hAnsi="Times New Roman" w:cs="Times New Roman"/>
          <w:lang w:eastAsia="zh-CN"/>
        </w:rPr>
        <w:t>学校人才培养、科学研究和学科建设</w:t>
      </w:r>
      <w:r>
        <w:rPr>
          <w:rFonts w:hint="eastAsia" w:ascii="仿宋_GB2312" w:cs="Times New Roman"/>
          <w:lang w:val="en-US" w:eastAsia="zh-CN"/>
        </w:rPr>
        <w:t>重要基础。</w:t>
      </w:r>
      <w:r>
        <w:rPr>
          <w:rFonts w:hint="eastAsia" w:ascii="仿宋_GB2312" w:hAnsi="Times New Roman" w:cs="Times New Roman"/>
          <w:lang w:val="en-US" w:eastAsia="zh-CN"/>
        </w:rPr>
        <w:t>通</w:t>
      </w:r>
      <w:r>
        <w:rPr>
          <w:rFonts w:hint="eastAsia" w:ascii="仿宋_GB2312" w:hAnsi="Times New Roman" w:cs="Times New Roman"/>
        </w:rPr>
        <w:t>过</w:t>
      </w:r>
      <w:r>
        <w:rPr>
          <w:rFonts w:hint="eastAsia" w:ascii="仿宋_GB2312" w:cs="Times New Roman"/>
          <w:lang w:val="en-US" w:eastAsia="zh-CN"/>
        </w:rPr>
        <w:t>3.5976万册图书购进、知网等4大数据库的购进，以及阅览桌椅等27种设备的购进，</w:t>
      </w:r>
      <w:r>
        <w:rPr>
          <w:rFonts w:hint="eastAsia" w:ascii="仿宋_GB2312" w:hAnsi="Times New Roman" w:cs="Times New Roman"/>
        </w:rPr>
        <w:t>提高了</w:t>
      </w:r>
      <w:r>
        <w:rPr>
          <w:rFonts w:hint="eastAsia" w:ascii="仿宋_GB2312" w:cs="Times New Roman"/>
          <w:lang w:val="en-US" w:eastAsia="zh-CN"/>
        </w:rPr>
        <w:t>丰富了</w:t>
      </w:r>
      <w:r>
        <w:rPr>
          <w:rFonts w:hint="eastAsia" w:ascii="仿宋_GB2312" w:hAnsi="Times New Roman" w:cs="Times New Roman"/>
        </w:rPr>
        <w:t>馆藏</w:t>
      </w:r>
      <w:r>
        <w:rPr>
          <w:rFonts w:hint="eastAsia" w:ascii="仿宋_GB2312" w:cs="Times New Roman"/>
          <w:lang w:eastAsia="zh-CN"/>
        </w:rPr>
        <w:t>，</w:t>
      </w:r>
      <w:r>
        <w:rPr>
          <w:rFonts w:hint="eastAsia" w:ascii="仿宋_GB2312" w:cs="Times New Roman"/>
          <w:lang w:val="en-US" w:eastAsia="zh-CN"/>
        </w:rPr>
        <w:t>改善了图书馆设室环境，更好地</w:t>
      </w:r>
      <w:r>
        <w:rPr>
          <w:rFonts w:hint="eastAsia" w:ascii="仿宋_GB2312" w:hAnsi="Times New Roman" w:cs="Times New Roman"/>
        </w:rPr>
        <w:t>满足</w:t>
      </w:r>
      <w:r>
        <w:rPr>
          <w:rFonts w:hint="eastAsia" w:ascii="仿宋_GB2312" w:cs="Times New Roman"/>
          <w:lang w:val="en-US" w:eastAsia="zh-CN"/>
        </w:rPr>
        <w:t>职业本科</w:t>
      </w:r>
      <w:r>
        <w:rPr>
          <w:rFonts w:hint="eastAsia" w:ascii="仿宋_GB2312" w:hAnsi="Times New Roman" w:cs="Times New Roman"/>
        </w:rPr>
        <w:t>教</w:t>
      </w:r>
      <w:r>
        <w:rPr>
          <w:rFonts w:hint="eastAsia" w:ascii="仿宋_GB2312" w:cs="Times New Roman"/>
          <w:lang w:val="en-US" w:eastAsia="zh-CN"/>
        </w:rPr>
        <w:t>育教学</w:t>
      </w:r>
      <w:r>
        <w:rPr>
          <w:rFonts w:hint="eastAsia" w:ascii="仿宋_GB2312" w:hAnsi="Times New Roman" w:cs="Times New Roman"/>
        </w:rPr>
        <w:t>、科研及</w:t>
      </w:r>
      <w:r>
        <w:rPr>
          <w:rFonts w:hint="eastAsia" w:ascii="仿宋_GB2312" w:cs="Times New Roman"/>
          <w:lang w:val="en-US" w:eastAsia="zh-CN"/>
        </w:rPr>
        <w:t>学生成长</w:t>
      </w:r>
      <w:r>
        <w:rPr>
          <w:rFonts w:hint="eastAsia" w:ascii="仿宋_GB2312" w:hAnsi="Times New Roman" w:cs="Times New Roman"/>
        </w:rPr>
        <w:t>需求，为全院师生读者提供</w:t>
      </w:r>
      <w:r>
        <w:rPr>
          <w:rFonts w:hint="eastAsia" w:ascii="仿宋_GB2312" w:cs="Times New Roman"/>
          <w:lang w:val="en-US" w:eastAsia="zh-CN"/>
        </w:rPr>
        <w:t>了</w:t>
      </w:r>
      <w:r>
        <w:rPr>
          <w:rFonts w:hint="eastAsia" w:ascii="仿宋_GB2312" w:hAnsi="Times New Roman" w:cs="Times New Roman"/>
        </w:rPr>
        <w:t>更加优质的服务。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2.阶段性目标：</w:t>
      </w:r>
    </w:p>
    <w:p>
      <w:pPr>
        <w:spacing w:line="600" w:lineRule="exact"/>
        <w:ind w:firstLine="600" w:firstLineChars="200"/>
        <w:rPr>
          <w:rFonts w:hint="eastAsia" w:ascii="仿宋_GB2312"/>
          <w:lang w:val="en-US" w:eastAsia="zh-CN"/>
        </w:rPr>
      </w:pPr>
      <w:r>
        <w:rPr>
          <w:rFonts w:hint="eastAsia" w:ascii="仿宋_GB2312"/>
          <w:lang w:val="en-US" w:eastAsia="zh-CN"/>
        </w:rPr>
        <w:t>一是做好采购前的准备：通过明确子项目负责人，加强子项目实施方案的论证，为后续顺利采购奠定基础。</w:t>
      </w:r>
    </w:p>
    <w:p>
      <w:pPr>
        <w:spacing w:line="600" w:lineRule="exact"/>
        <w:ind w:firstLine="600" w:firstLineChars="200"/>
        <w:rPr>
          <w:rFonts w:hint="default"/>
          <w:lang w:val="en-US" w:eastAsia="zh-CN"/>
        </w:rPr>
      </w:pPr>
      <w:r>
        <w:rPr>
          <w:rFonts w:hint="eastAsia" w:ascii="仿宋_GB2312"/>
          <w:lang w:val="en-US" w:eastAsia="zh-CN"/>
        </w:rPr>
        <w:t>二是强化监督与实施：督导项目责任人及时提交党委会和院长办公会采购议题，加强与资产处、计财处沟通协调，依法依规及时采购，牵头组建验收小组，由资产处、纪检委、图书馆三方人员组成，严格按合同验收，及时按合同按时付款，提高项目质量及效率性。</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2024年12月之前完成所有设备采购和文献资源采购。</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ascii="黑体" w:hAnsi="黑体" w:eastAsia="黑体"/>
        </w:rPr>
      </w:pPr>
      <w:r>
        <w:rPr>
          <w:rFonts w:hint="eastAsia" w:ascii="黑体" w:hAnsi="黑体" w:eastAsia="黑体"/>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1.绩效评价的目的</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实行科学有效的预算绩效评价，</w:t>
      </w:r>
      <w:r>
        <w:rPr>
          <w:rFonts w:hint="eastAsia" w:ascii="仿宋_GB2312" w:cs="Times New Roman"/>
          <w:lang w:val="en-US" w:eastAsia="zh-CN"/>
        </w:rPr>
        <w:t>有利于引导资金使用单位牢固树立“花钱必问效、无效必问责”的资金使用理念，</w:t>
      </w:r>
      <w:r>
        <w:rPr>
          <w:rFonts w:hint="eastAsia" w:ascii="仿宋_GB2312" w:hAnsi="Times New Roman" w:cs="Times New Roman"/>
          <w:lang w:eastAsia="zh-CN"/>
        </w:rPr>
        <w:t>可以提升预算管理水平、增强资金</w:t>
      </w:r>
      <w:r>
        <w:rPr>
          <w:rFonts w:hint="eastAsia" w:ascii="仿宋_GB2312" w:cs="Times New Roman"/>
          <w:lang w:val="en-US" w:eastAsia="zh-CN"/>
        </w:rPr>
        <w:t>使用单位</w:t>
      </w:r>
      <w:r>
        <w:rPr>
          <w:rFonts w:hint="eastAsia" w:ascii="仿宋_GB2312" w:hAnsi="Times New Roman" w:cs="Times New Roman"/>
          <w:lang w:eastAsia="zh-CN"/>
        </w:rPr>
        <w:t>责任</w:t>
      </w:r>
      <w:r>
        <w:rPr>
          <w:rFonts w:hint="eastAsia" w:ascii="仿宋_GB2312" w:cs="Times New Roman"/>
          <w:lang w:val="en-US" w:eastAsia="zh-CN"/>
        </w:rPr>
        <w:t>意识</w:t>
      </w:r>
      <w:r>
        <w:rPr>
          <w:rFonts w:hint="eastAsia" w:ascii="仿宋_GB2312" w:hAnsi="Times New Roman" w:cs="Times New Roman"/>
          <w:lang w:eastAsia="zh-CN"/>
        </w:rPr>
        <w:t>、优化公共资源配置、节约公共支出成本，促进财政资金的合理配置</w:t>
      </w:r>
      <w:r>
        <w:rPr>
          <w:rFonts w:hint="eastAsia" w:ascii="仿宋_GB2312" w:cs="Times New Roman"/>
          <w:lang w:eastAsia="zh-CN"/>
        </w:rPr>
        <w:t>、</w:t>
      </w:r>
      <w:r>
        <w:rPr>
          <w:rFonts w:hint="eastAsia" w:ascii="仿宋_GB2312" w:cs="Times New Roman"/>
          <w:lang w:val="en-US" w:eastAsia="zh-CN"/>
        </w:rPr>
        <w:t>提高财政资金使用效率</w:t>
      </w:r>
      <w:r>
        <w:rPr>
          <w:rFonts w:hint="eastAsia" w:ascii="仿宋_GB2312" w:hAnsi="Times New Roman" w:cs="Times New Roman"/>
          <w:lang w:eastAsia="zh-CN"/>
        </w:rPr>
        <w:t>和提高公共产品的服务质量</w:t>
      </w:r>
      <w:r>
        <w:rPr>
          <w:rFonts w:hint="eastAsia" w:ascii="仿宋_GB2312" w:cs="Times New Roman"/>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w:t>
      </w:r>
      <w:r>
        <w:rPr>
          <w:rFonts w:hint="eastAsia" w:ascii="仿宋_GB2312" w:hAnsi="Times New Roman" w:cs="Times New Roman"/>
          <w:lang w:val="en-US" w:eastAsia="zh-CN"/>
        </w:rPr>
        <w:t>1）</w:t>
      </w:r>
      <w:r>
        <w:rPr>
          <w:rFonts w:hint="eastAsia" w:ascii="仿宋_GB2312" w:hAnsi="Times New Roman" w:cs="Times New Roman"/>
          <w:lang w:eastAsia="zh-CN"/>
        </w:rPr>
        <w:t>项目实施前向项目负责人提供财政支出绩效方面的资金管理信息，促进项目支出严格按照资金管理规定进行。</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（2）项目绩效管理财政支出运行提供及时、有效的信息。</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综合来看，通过开展有效的财政支出绩效评价管理，达到改进预算管理、控制节约成本，提高预算资金使用效益的目的。</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2.绩效评价的对象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val="en-US" w:eastAsia="zh-CN"/>
        </w:rPr>
        <w:t>图文信息采购及图书馆建设配套经费采购项目所包含的全部项目建设内容。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3.绩效评价的范围</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电子数据库（含财务软件系统）购置141.5万元</w:t>
      </w:r>
      <w:r>
        <w:rPr>
          <w:rFonts w:hint="eastAsia" w:ascii="仿宋_GB2312" w:cs="Times New Roman"/>
          <w:lang w:val="en-US" w:eastAsia="zh-CN"/>
        </w:rPr>
        <w:t>、</w:t>
      </w:r>
      <w:r>
        <w:rPr>
          <w:rFonts w:hint="eastAsia" w:ascii="仿宋_GB2312" w:hAnsi="Times New Roman" w:cs="Times New Roman"/>
          <w:lang w:val="en-US" w:eastAsia="zh-CN"/>
        </w:rPr>
        <w:t>纸质文献238.51万元</w:t>
      </w:r>
      <w:r>
        <w:rPr>
          <w:rFonts w:hint="eastAsia" w:ascii="仿宋_GB2312" w:cs="Times New Roman"/>
          <w:lang w:val="en-US" w:eastAsia="zh-CN"/>
        </w:rPr>
        <w:t>、</w:t>
      </w:r>
      <w:r>
        <w:rPr>
          <w:rFonts w:hint="eastAsia" w:ascii="仿宋_GB2312" w:hAnsi="Times New Roman" w:cs="Times New Roman"/>
          <w:lang w:val="en-US" w:eastAsia="zh-CN"/>
        </w:rPr>
        <w:t>图书馆设备购置122.46万元采购项目的决策、过程、产出、效益等。</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w:t>
      </w:r>
      <w:r>
        <w:rPr>
          <w:rFonts w:hint="eastAsia" w:ascii="仿宋_GB2312" w:hAnsi="Times New Roman" w:cs="Times New Roman"/>
          <w:lang w:val="en-US" w:eastAsia="zh-CN"/>
        </w:rPr>
        <w:t>二）</w:t>
      </w:r>
      <w:r>
        <w:rPr>
          <w:rFonts w:hint="eastAsia" w:ascii="仿宋_GB2312" w:hAnsi="Times New Roman" w:cs="Times New Roman"/>
          <w:lang w:eastAsia="zh-CN"/>
        </w:rPr>
        <w:t>绩效评价原则、评价指标体系（附表</w:t>
      </w:r>
      <w:r>
        <w:rPr>
          <w:rFonts w:hint="eastAsia" w:ascii="仿宋_GB2312" w:hAnsi="Times New Roman" w:cs="Times New Roman"/>
          <w:lang w:val="en-US" w:eastAsia="zh-CN"/>
        </w:rPr>
        <w:t>1</w:t>
      </w:r>
      <w:r>
        <w:rPr>
          <w:rFonts w:hint="eastAsia" w:ascii="仿宋_GB2312" w:hAnsi="Times New Roman" w:cs="Times New Roman"/>
          <w:lang w:eastAsia="zh-CN"/>
        </w:rPr>
        <w:t>）、评价方法、评价标准等。</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1.绩效评价原则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本次项目绩效评价遵循以下基本原则：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2.评价指标体系</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（1）确定评价指标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采用层次分析法，建立评价指标体系。绩效评价将指标分为项目</w:t>
      </w:r>
      <w:r>
        <w:rPr>
          <w:rFonts w:hint="eastAsia" w:ascii="仿宋_GB2312" w:hAnsi="Times New Roman" w:cs="Times New Roman"/>
          <w:lang w:val="en-US" w:eastAsia="zh-CN"/>
        </w:rPr>
        <w:t>决策</w:t>
      </w:r>
      <w:r>
        <w:rPr>
          <w:rFonts w:hint="eastAsia" w:ascii="仿宋_GB2312" w:hAnsi="Times New Roman" w:cs="Times New Roman"/>
          <w:lang w:eastAsia="zh-CN"/>
        </w:rPr>
        <w:t>指标、项目</w:t>
      </w:r>
      <w:r>
        <w:rPr>
          <w:rFonts w:hint="eastAsia" w:ascii="仿宋_GB2312" w:hAnsi="Times New Roman" w:cs="Times New Roman"/>
          <w:lang w:val="en-US" w:eastAsia="zh-CN"/>
        </w:rPr>
        <w:t>过程</w:t>
      </w:r>
      <w:r>
        <w:rPr>
          <w:rFonts w:hint="eastAsia" w:ascii="仿宋_GB2312" w:hAnsi="Times New Roman" w:cs="Times New Roman"/>
          <w:lang w:eastAsia="zh-CN"/>
        </w:rPr>
        <w:t>指标、项目</w:t>
      </w:r>
      <w:r>
        <w:rPr>
          <w:rFonts w:hint="eastAsia" w:ascii="仿宋_GB2312" w:hAnsi="Times New Roman" w:cs="Times New Roman"/>
          <w:lang w:val="en-US" w:eastAsia="zh-CN"/>
        </w:rPr>
        <w:t>产出</w:t>
      </w:r>
      <w:r>
        <w:rPr>
          <w:rFonts w:hint="eastAsia" w:ascii="仿宋_GB2312" w:hAnsi="Times New Roman" w:cs="Times New Roman"/>
          <w:lang w:eastAsia="zh-CN"/>
        </w:rPr>
        <w:t>指标、项目</w:t>
      </w:r>
      <w:r>
        <w:rPr>
          <w:rFonts w:hint="eastAsia" w:ascii="仿宋_GB2312" w:hAnsi="Times New Roman" w:cs="Times New Roman"/>
          <w:lang w:val="en-US" w:eastAsia="zh-CN"/>
        </w:rPr>
        <w:t>效益</w:t>
      </w:r>
      <w:r>
        <w:rPr>
          <w:rFonts w:hint="eastAsia" w:ascii="仿宋_GB2312" w:hAnsi="Times New Roman" w:cs="Times New Roman"/>
          <w:lang w:eastAsia="zh-CN"/>
        </w:rPr>
        <w:t>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（2）确定权重</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确定各个指标相对于项目总体绩效的权重分值。在绩效评价指标体系中，项目</w:t>
      </w:r>
      <w:r>
        <w:rPr>
          <w:rFonts w:hint="eastAsia" w:ascii="仿宋_GB2312" w:hAnsi="Times New Roman" w:cs="Times New Roman"/>
          <w:lang w:val="en-US" w:eastAsia="zh-CN"/>
        </w:rPr>
        <w:t>产出指标</w:t>
      </w:r>
      <w:r>
        <w:rPr>
          <w:rFonts w:hint="eastAsia" w:ascii="仿宋_GB2312" w:hAnsi="Times New Roman" w:cs="Times New Roman"/>
          <w:lang w:eastAsia="zh-CN"/>
        </w:rPr>
        <w:t>权重为</w:t>
      </w:r>
      <w:r>
        <w:rPr>
          <w:rFonts w:hint="eastAsia" w:ascii="仿宋_GB2312" w:hAnsi="Times New Roman" w:cs="Times New Roman"/>
          <w:lang w:val="en-US" w:eastAsia="zh-CN"/>
        </w:rPr>
        <w:t>60分</w:t>
      </w:r>
      <w:r>
        <w:rPr>
          <w:rFonts w:hint="eastAsia" w:ascii="仿宋_GB2312" w:hAnsi="Times New Roman" w:cs="Times New Roman"/>
          <w:lang w:eastAsia="zh-CN"/>
        </w:rPr>
        <w:t>，</w:t>
      </w:r>
      <w:r>
        <w:rPr>
          <w:rFonts w:hint="eastAsia" w:ascii="仿宋_GB2312" w:hAnsi="Times New Roman" w:cs="Times New Roman"/>
          <w:lang w:val="en-US" w:eastAsia="zh-CN"/>
        </w:rPr>
        <w:t>成本指标</w:t>
      </w:r>
      <w:r>
        <w:rPr>
          <w:rFonts w:hint="eastAsia" w:ascii="仿宋_GB2312" w:hAnsi="Times New Roman" w:cs="Times New Roman"/>
          <w:lang w:eastAsia="zh-CN"/>
        </w:rPr>
        <w:t>权重</w:t>
      </w:r>
      <w:r>
        <w:rPr>
          <w:rFonts w:hint="eastAsia" w:ascii="仿宋_GB2312" w:hAnsi="Times New Roman" w:cs="Times New Roman"/>
          <w:lang w:val="en-US" w:eastAsia="zh-CN"/>
        </w:rPr>
        <w:t>为20分</w:t>
      </w:r>
      <w:r>
        <w:rPr>
          <w:rFonts w:hint="eastAsia" w:ascii="仿宋_GB2312" w:hAnsi="Times New Roman" w:cs="Times New Roman"/>
          <w:lang w:eastAsia="zh-CN"/>
        </w:rPr>
        <w:t>，满意度指标权</w:t>
      </w:r>
      <w:r>
        <w:rPr>
          <w:rFonts w:hint="eastAsia" w:ascii="仿宋_GB2312" w:hAnsi="Times New Roman" w:cs="Times New Roman"/>
          <w:lang w:val="en-US" w:eastAsia="zh-CN"/>
        </w:rPr>
        <w:t>重为10分</w:t>
      </w:r>
      <w:r>
        <w:rPr>
          <w:rFonts w:hint="eastAsia" w:ascii="仿宋_GB2312"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（3）确定指标标准值</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具体评价指标体系详情见</w:t>
      </w:r>
      <w:r>
        <w:rPr>
          <w:rFonts w:hint="eastAsia" w:ascii="仿宋_GB2312" w:hAnsi="Times New Roman" w:cs="Times New Roman"/>
          <w:lang w:val="en-US" w:eastAsia="zh-CN"/>
        </w:rPr>
        <w:t>附表</w:t>
      </w:r>
      <w:r>
        <w:rPr>
          <w:rFonts w:hint="eastAsia" w:ascii="仿宋_GB2312" w:hAnsi="Times New Roman" w:cs="Times New Roman"/>
          <w:lang w:eastAsia="zh-CN"/>
        </w:rPr>
        <w:t>1</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3.绩效评价方法</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绩效评价从项目决策、项目过程、项目产出、项目效益四个维度进行评价。评价对象为项目目标实施情况，  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（1）比较法</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（2）因素分析法</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4、评价标准</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val="en-US" w:eastAsia="zh-CN"/>
        </w:rPr>
        <w:t>绩效评价标准通常包括计划标准、行业标准、历史标准等，用于对绩效指标完成情况进行比较。本次评价主要采用了计划标准和行业标准。</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w:t>
      </w:r>
      <w:r>
        <w:rPr>
          <w:rFonts w:hint="eastAsia" w:ascii="仿宋_GB2312" w:hAnsi="Times New Roman" w:cs="Times New Roman"/>
          <w:lang w:val="en-US" w:eastAsia="zh-CN"/>
        </w:rPr>
        <w:t>三）</w:t>
      </w:r>
      <w:r>
        <w:rPr>
          <w:rFonts w:hint="eastAsia" w:ascii="仿宋_GB2312" w:hAnsi="Times New Roman" w:cs="Times New Roman"/>
          <w:lang w:eastAsia="zh-CN"/>
        </w:rPr>
        <w:t>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eastAsia="zh-CN"/>
        </w:rPr>
      </w:pPr>
      <w:r>
        <w:rPr>
          <w:rFonts w:hint="eastAsia" w:ascii="仿宋_GB2312" w:hAnsi="Times New Roman" w:cs="Times New Roman"/>
          <w:lang w:eastAsia="zh-CN"/>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0"/>
        <w:rPr>
          <w:rFonts w:hint="eastAsia" w:ascii="仿宋_GB2312" w:hAnsi="Times New Roman" w:cs="Times New Roman"/>
          <w:lang w:val="en-US" w:eastAsia="zh-CN"/>
        </w:rPr>
      </w:pPr>
      <w:r>
        <w:rPr>
          <w:rFonts w:hint="eastAsia" w:ascii="仿宋_GB2312" w:hAnsi="Times New Roman" w:cs="Times New Roman"/>
          <w:lang w:eastAsia="zh-CN"/>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rPr>
      </w:pPr>
      <w:r>
        <w:rPr>
          <w:rFonts w:hint="eastAsia" w:ascii="黑体" w:hAnsi="黑体" w:eastAsia="黑体" w:cs="Times New Roman"/>
          <w:lang w:val="en-US" w:eastAsia="zh-CN"/>
        </w:rPr>
        <w:t>三、</w:t>
      </w:r>
      <w:r>
        <w:rPr>
          <w:rFonts w:hint="eastAsia" w:ascii="黑体" w:hAnsi="黑体" w:eastAsia="黑体" w:cs="Times New Roman"/>
        </w:rPr>
        <w:t>综合评</w:t>
      </w:r>
      <w:r>
        <w:rPr>
          <w:rFonts w:hint="eastAsia" w:ascii="黑体" w:hAnsi="黑体" w:eastAsia="黑体"/>
        </w:rPr>
        <w:t>价情况及评价结论</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对图文信息采购及图书馆建设配套经费采购项目进行客观评价，最终评分结果：总得分为87.61分。其中，产出权重为60分，得分为 54.10分，得分率为</w:t>
      </w:r>
      <w:r>
        <w:rPr>
          <w:rFonts w:hint="eastAsia" w:ascii="仿宋_GB2312" w:hAnsi="Times New Roman" w:eastAsia="仿宋_GB2312" w:cs="Times New Roman"/>
          <w:b w:val="0"/>
          <w:bCs w:val="0"/>
          <w:color w:val="auto"/>
          <w:kern w:val="2"/>
          <w:sz w:val="30"/>
          <w:szCs w:val="24"/>
          <w:highlight w:val="none"/>
          <w:lang w:val="en-US" w:eastAsia="zh-CN" w:bidi="ar-SA"/>
        </w:rPr>
        <w:t xml:space="preserve"> 90.17%。成本指标权重为20分，得分为15.91分，得分率为 79.55%。满意度指</w:t>
      </w:r>
      <w:r>
        <w:rPr>
          <w:rFonts w:hint="eastAsia" w:ascii="仿宋_GB2312" w:hAnsi="Times New Roman" w:eastAsia="仿宋_GB2312" w:cs="Times New Roman"/>
          <w:b w:val="0"/>
          <w:bCs w:val="0"/>
          <w:kern w:val="2"/>
          <w:sz w:val="30"/>
          <w:szCs w:val="24"/>
          <w:lang w:val="en-US" w:eastAsia="zh-CN" w:bidi="ar-SA"/>
        </w:rPr>
        <w:t>标权重为10分，得分为9.70分，得分率为97%。</w:t>
      </w:r>
    </w:p>
    <w:tbl>
      <w:tblPr>
        <w:tblStyle w:val="3"/>
        <w:tblW w:w="91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7"/>
        <w:gridCol w:w="777"/>
        <w:gridCol w:w="1241"/>
        <w:gridCol w:w="1432"/>
        <w:gridCol w:w="1249"/>
        <w:gridCol w:w="791"/>
        <w:gridCol w:w="1219"/>
        <w:gridCol w:w="846"/>
        <w:gridCol w:w="9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一级指标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二级指标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三级指标</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指标值</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上年完成值</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指标分值权重</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指标实际完成值</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完成率</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指标得分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tabs>
                <w:tab w:val="left" w:pos="300"/>
              </w:tabs>
              <w:kinsoku/>
              <w:wordWrap/>
              <w:overflowPunct/>
              <w:topLinePunct w:val="0"/>
              <w:autoSpaceDE/>
              <w:autoSpaceDN/>
              <w:bidi w:val="0"/>
              <w:adjustRightInd w:val="0"/>
              <w:snapToGrid w:val="0"/>
              <w:jc w:val="left"/>
              <w:rPr>
                <w:rFonts w:hint="eastAsia" w:asciiTheme="minorEastAsia" w:hAnsiTheme="minorEastAsia" w:eastAsiaTheme="minorEastAsia" w:cstheme="minorEastAsia"/>
                <w:b w:val="0"/>
                <w:bCs w:val="0"/>
                <w:i w:val="0"/>
                <w:iCs w:val="0"/>
                <w:color w:val="000000"/>
                <w:sz w:val="18"/>
                <w:szCs w:val="18"/>
                <w:u w:val="none"/>
                <w:lang w:eastAsia="zh-CN"/>
              </w:rPr>
            </w:pPr>
            <w:r>
              <w:rPr>
                <w:rFonts w:hint="eastAsia" w:asciiTheme="minorEastAsia" w:hAnsiTheme="minorEastAsia" w:eastAsiaTheme="minorEastAsia" w:cstheme="minorEastAsia"/>
                <w:b w:val="0"/>
                <w:bCs w:val="0"/>
                <w:i w:val="0"/>
                <w:iCs w:val="0"/>
                <w:color w:val="000000"/>
                <w:sz w:val="18"/>
                <w:szCs w:val="18"/>
                <w:u w:val="none"/>
                <w:lang w:eastAsia="zh-CN"/>
              </w:rPr>
              <w:t>产出指标</w:t>
            </w:r>
          </w:p>
        </w:tc>
        <w:tc>
          <w:tcPr>
            <w:tcW w:w="7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sz w:val="18"/>
                <w:szCs w:val="18"/>
                <w:u w:val="none"/>
              </w:rPr>
              <w:t>数量指标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购置电子数据库购置数量</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&gt;=5个</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5</w:t>
            </w:r>
            <w:r>
              <w:rPr>
                <w:rFonts w:hint="eastAsia" w:ascii="宋体" w:hAnsi="宋体" w:eastAsia="宋体" w:cs="宋体"/>
                <w:b w:val="0"/>
                <w:bCs w:val="0"/>
                <w:i w:val="0"/>
                <w:iCs w:val="0"/>
                <w:color w:val="000000"/>
                <w:kern w:val="0"/>
                <w:sz w:val="18"/>
                <w:szCs w:val="18"/>
                <w:u w:val="none"/>
                <w:lang w:val="en-US" w:eastAsia="zh-CN" w:bidi="ar"/>
              </w:rPr>
              <w:t>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4个</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80.00%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购置纸质文献册数</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&gt;=28000册</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28000</w:t>
            </w:r>
            <w:r>
              <w:rPr>
                <w:rFonts w:hint="eastAsia" w:ascii="宋体" w:hAnsi="宋体" w:eastAsia="宋体" w:cs="宋体"/>
                <w:b w:val="0"/>
                <w:bCs w:val="0"/>
                <w:i w:val="0"/>
                <w:iCs w:val="0"/>
                <w:color w:val="000000"/>
                <w:kern w:val="0"/>
                <w:sz w:val="18"/>
                <w:szCs w:val="18"/>
                <w:u w:val="none"/>
                <w:lang w:val="en-US" w:eastAsia="zh-CN" w:bidi="ar"/>
              </w:rPr>
              <w:t>册</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35976册</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128.49%</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7.15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购置图书书架组数</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=260组</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260</w:t>
            </w:r>
            <w:r>
              <w:rPr>
                <w:rFonts w:hint="eastAsia" w:ascii="宋体" w:hAnsi="宋体" w:eastAsia="宋体" w:cs="宋体"/>
                <w:b w:val="0"/>
                <w:bCs w:val="0"/>
                <w:i w:val="0"/>
                <w:iCs w:val="0"/>
                <w:color w:val="000000"/>
                <w:kern w:val="0"/>
                <w:sz w:val="18"/>
                <w:szCs w:val="18"/>
                <w:u w:val="none"/>
                <w:lang w:val="en-US" w:eastAsia="zh-CN" w:bidi="ar"/>
              </w:rPr>
              <w:t>组</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260组</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购置图书馆设备种类</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=27种</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27</w:t>
            </w:r>
            <w:r>
              <w:rPr>
                <w:rFonts w:hint="eastAsia" w:ascii="宋体" w:hAnsi="宋体" w:eastAsia="宋体" w:cs="宋体"/>
                <w:b w:val="0"/>
                <w:bCs w:val="0"/>
                <w:i w:val="0"/>
                <w:iCs w:val="0"/>
                <w:color w:val="000000"/>
                <w:kern w:val="0"/>
                <w:sz w:val="18"/>
                <w:szCs w:val="18"/>
                <w:u w:val="none"/>
                <w:lang w:val="en-US" w:eastAsia="zh-CN" w:bidi="ar"/>
              </w:rPr>
              <w:t>种</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6</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27种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购置报刊种类</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=500种</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500</w:t>
            </w:r>
            <w:r>
              <w:rPr>
                <w:rFonts w:hint="eastAsia" w:ascii="宋体" w:hAnsi="宋体" w:eastAsia="宋体" w:cs="宋体"/>
                <w:b w:val="0"/>
                <w:bCs w:val="0"/>
                <w:i w:val="0"/>
                <w:iCs w:val="0"/>
                <w:color w:val="000000"/>
                <w:kern w:val="0"/>
                <w:sz w:val="16"/>
                <w:szCs w:val="16"/>
                <w:u w:val="none"/>
                <w:lang w:val="en-US" w:eastAsia="zh-CN" w:bidi="ar"/>
              </w:rPr>
              <w:t>种</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7</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6"/>
                <w:szCs w:val="16"/>
                <w:u w:val="none"/>
                <w:lang w:val="en-US" w:eastAsia="zh-CN" w:bidi="ar"/>
              </w:rPr>
              <w:t>500种</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质量指标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验收合格率</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政府采购率</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&gt;=90%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90%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90%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设备质量合格率</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时效指标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资金及时支付率</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5</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78.98%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78.98%</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3.95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成本指标</w:t>
            </w:r>
          </w:p>
        </w:tc>
        <w:tc>
          <w:tcPr>
            <w:tcW w:w="7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经济成本指标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电子数据库建设经费</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&lt;=141.50万元</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141.5万元</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5</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97.94万元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69.22%</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3.46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纸质文献采购经费</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&lt;=238.51万元</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238.51 万元</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221.94万元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93.05%</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9.31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Theme="minorEastAsia" w:hAnsiTheme="minorEastAsia" w:eastAsiaTheme="minorEastAsia" w:cstheme="minorEastAsia"/>
                <w:b w:val="0"/>
                <w:bCs w:val="0"/>
                <w:i w:val="0"/>
                <w:iCs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图书馆设备购置经费</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&lt;=122.46万元</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122.46万元</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5</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76.99万元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62.87%</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 xml:space="preserve">3.14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满意度指标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满意度指标</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师生满意度</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&gt;=80%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80%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10</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98%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100.00%</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18"/>
                <w:szCs w:val="18"/>
                <w:u w:val="none"/>
                <w:lang w:val="en-US"/>
              </w:rPr>
            </w:pPr>
            <w:r>
              <w:rPr>
                <w:rFonts w:hint="eastAsia" w:ascii="宋体" w:hAnsi="宋体" w:eastAsia="宋体" w:cs="宋体"/>
                <w:b w:val="0"/>
                <w:bCs w:val="0"/>
                <w:i w:val="0"/>
                <w:iCs w:val="0"/>
                <w:color w:val="000000"/>
                <w:kern w:val="0"/>
                <w:sz w:val="18"/>
                <w:szCs w:val="18"/>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kern w:val="0"/>
                <w:sz w:val="18"/>
                <w:szCs w:val="18"/>
                <w:u w:val="none"/>
                <w:lang w:val="en-US" w:eastAsia="zh-CN" w:bidi="ar"/>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总分</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kern w:val="0"/>
                <w:sz w:val="18"/>
                <w:szCs w:val="18"/>
                <w:u w:val="none"/>
                <w:lang w:val="en-US" w:eastAsia="zh-CN" w:bidi="ar"/>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kern w:val="0"/>
                <w:sz w:val="18"/>
                <w:szCs w:val="18"/>
                <w:u w:val="none"/>
                <w:lang w:val="en-US" w:eastAsia="zh-CN" w:bidi="ar"/>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kern w:val="0"/>
                <w:sz w:val="18"/>
                <w:szCs w:val="18"/>
                <w:u w:val="none"/>
                <w:lang w:val="en-US" w:eastAsia="zh-CN" w:bidi="ar"/>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val="0"/>
                <w:bCs w:val="0"/>
                <w:i w:val="0"/>
                <w:iCs w:val="0"/>
                <w:color w:val="000000"/>
                <w:kern w:val="0"/>
                <w:sz w:val="18"/>
                <w:szCs w:val="18"/>
                <w:u w:val="none"/>
                <w:lang w:val="en-US" w:eastAsia="zh-CN" w:bidi="ar"/>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b w:val="0"/>
                <w:bCs w:val="0"/>
                <w:i w:val="0"/>
                <w:iCs w:val="0"/>
                <w:color w:val="000000"/>
                <w:kern w:val="0"/>
                <w:sz w:val="18"/>
                <w:szCs w:val="18"/>
                <w:u w:val="none"/>
                <w:lang w:val="en-US" w:eastAsia="zh-CN" w:bidi="ar"/>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 xml:space="preserve">87.61 </w:t>
            </w:r>
          </w:p>
        </w:tc>
      </w:tr>
    </w:tbl>
    <w:p>
      <w:pPr>
        <w:pageBreakBefore w:val="0"/>
        <w:kinsoku/>
        <w:wordWrap/>
        <w:overflowPunct/>
        <w:topLinePunct w:val="0"/>
        <w:autoSpaceDE/>
        <w:autoSpaceDN/>
        <w:bidi w:val="0"/>
        <w:adjustRightInd/>
        <w:snapToGrid/>
        <w:spacing w:line="600" w:lineRule="exact"/>
        <w:ind w:firstLine="600" w:firstLineChars="200"/>
        <w:textAlignment w:val="auto"/>
        <w:rPr>
          <w:rFonts w:ascii="黑体" w:hAnsi="黑体" w:eastAsia="黑体"/>
        </w:rPr>
      </w:pPr>
      <w:r>
        <w:rPr>
          <w:rFonts w:hint="eastAsia" w:ascii="黑体" w:hAnsi="黑体" w:eastAsia="黑体"/>
        </w:rPr>
        <w:t>四、绩效评价指标分析</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（一）项目决策情况。</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default"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（二）项目过程情况。</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（三)项目产出情况。</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default"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数量指标方面：购置电子数据库</w:t>
      </w:r>
      <w:r>
        <w:rPr>
          <w:rFonts w:hint="eastAsia" w:ascii="仿宋_GB2312" w:hAnsi="Times New Roman" w:eastAsia="仿宋_GB2312" w:cs="Times New Roman"/>
          <w:b w:val="0"/>
          <w:bCs w:val="0"/>
          <w:kern w:val="2"/>
          <w:sz w:val="30"/>
          <w:szCs w:val="24"/>
          <w:lang w:val="en-US" w:eastAsia="zh-CN" w:bidi="ar-SA"/>
        </w:rPr>
        <w:t>4个，购置纸质文献35976册，购置图书书架260组，购置图书馆设备27种，购置报刊500种。</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default"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质量指标方面：</w:t>
      </w:r>
      <w:r>
        <w:rPr>
          <w:rFonts w:hint="eastAsia" w:ascii="仿宋_GB2312" w:hAnsi="Times New Roman" w:eastAsia="仿宋_GB2312" w:cs="Times New Roman"/>
          <w:b w:val="0"/>
          <w:bCs w:val="0"/>
          <w:kern w:val="2"/>
          <w:sz w:val="30"/>
          <w:szCs w:val="24"/>
          <w:lang w:val="en-US" w:eastAsia="zh-CN" w:bidi="ar-SA"/>
        </w:rPr>
        <w:t>严格把关，有效保障文献质量，层层验收合格后入库、登记、做加工。在读者到馆率和文献流通率方面均达到预期目标。</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default"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成本指标方面：电子数据库</w:t>
      </w:r>
      <w:r>
        <w:rPr>
          <w:rFonts w:hint="eastAsia" w:ascii="仿宋_GB2312" w:hAnsi="Times New Roman" w:eastAsia="仿宋_GB2312" w:cs="Times New Roman"/>
          <w:b w:val="0"/>
          <w:bCs w:val="0"/>
          <w:kern w:val="2"/>
          <w:sz w:val="30"/>
          <w:szCs w:val="24"/>
          <w:lang w:val="en-US" w:eastAsia="zh-CN" w:bidi="ar-SA"/>
        </w:rPr>
        <w:t>支付</w:t>
      </w:r>
      <w:r>
        <w:rPr>
          <w:rFonts w:hint="default" w:ascii="仿宋_GB2312" w:hAnsi="Times New Roman" w:eastAsia="仿宋_GB2312" w:cs="Times New Roman"/>
          <w:b w:val="0"/>
          <w:bCs w:val="0"/>
          <w:kern w:val="2"/>
          <w:sz w:val="30"/>
          <w:szCs w:val="24"/>
          <w:lang w:val="en-US" w:eastAsia="zh-CN" w:bidi="ar-SA"/>
        </w:rPr>
        <w:t>经费</w:t>
      </w:r>
      <w:r>
        <w:rPr>
          <w:rFonts w:hint="eastAsia" w:ascii="仿宋_GB2312" w:hAnsi="Times New Roman" w:eastAsia="仿宋_GB2312" w:cs="Times New Roman"/>
          <w:b w:val="0"/>
          <w:bCs w:val="0"/>
          <w:kern w:val="2"/>
          <w:sz w:val="30"/>
          <w:szCs w:val="24"/>
          <w:lang w:val="en-US" w:eastAsia="zh-CN" w:bidi="ar-SA"/>
        </w:rPr>
        <w:t>97.943074万元，纸质文献支付经费221.935053万元，图书馆设备支付经费76.99万元。</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default"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时效指标方面：</w:t>
      </w:r>
      <w:r>
        <w:rPr>
          <w:rFonts w:hint="eastAsia" w:ascii="仿宋_GB2312" w:hAnsi="Times New Roman" w:eastAsia="仿宋_GB2312" w:cs="Times New Roman"/>
          <w:b w:val="0"/>
          <w:bCs w:val="0"/>
          <w:kern w:val="2"/>
          <w:sz w:val="30"/>
          <w:szCs w:val="24"/>
          <w:lang w:val="en-US" w:eastAsia="zh-CN" w:bidi="ar-SA"/>
        </w:rPr>
        <w:t>预计时间内完成了总任务。</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(四 )项目效益情况。</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00" w:firstLineChars="200"/>
        <w:jc w:val="both"/>
        <w:textAlignment w:val="auto"/>
        <w:outlineLvl w:val="9"/>
        <w:rPr>
          <w:rFonts w:hint="eastAsia"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满意度指标方面：</w:t>
      </w:r>
      <w:r>
        <w:rPr>
          <w:rFonts w:hint="eastAsia" w:ascii="仿宋_GB2312" w:hAnsi="Times New Roman" w:eastAsia="仿宋_GB2312" w:cs="Times New Roman"/>
          <w:b w:val="0"/>
          <w:bCs w:val="0"/>
          <w:kern w:val="2"/>
          <w:sz w:val="30"/>
          <w:szCs w:val="24"/>
          <w:lang w:val="en-US" w:eastAsia="zh-CN" w:bidi="ar-SA"/>
        </w:rPr>
        <w:t>通过本次文献资源采购，优化文献资源建设，提高服务质量，尽最大努力满足广大读者的阅读要求，提高了读者满意度。</w:t>
      </w:r>
    </w:p>
    <w:p>
      <w:pPr>
        <w:pageBreakBefore w:val="0"/>
        <w:numPr>
          <w:ilvl w:val="0"/>
          <w:numId w:val="1"/>
        </w:numPr>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rPr>
      </w:pPr>
      <w:r>
        <w:rPr>
          <w:rFonts w:hint="eastAsia" w:ascii="黑体" w:hAnsi="黑体" w:eastAsia="黑体"/>
        </w:rPr>
        <w:t>主要经验及做法、存在的问题及原因分析</w:t>
      </w:r>
    </w:p>
    <w:p>
      <w:pPr>
        <w:pageBreakBefore w:val="0"/>
        <w:kinsoku/>
        <w:wordWrap/>
        <w:overflowPunct/>
        <w:topLinePunct w:val="0"/>
        <w:autoSpaceDE/>
        <w:autoSpaceDN/>
        <w:bidi w:val="0"/>
        <w:adjustRightInd/>
        <w:snapToGrid/>
        <w:spacing w:line="60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autoSpaceDN/>
        <w:bidi w:val="0"/>
        <w:adjustRightInd/>
        <w:snapToGrid/>
        <w:spacing w:line="600" w:lineRule="exact"/>
        <w:ind w:firstLine="600" w:firstLineChars="200"/>
        <w:textAlignment w:val="auto"/>
        <w:rPr>
          <w:rFonts w:hint="default"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napToGrid/>
        <w:spacing w:before="0" w:after="0" w:line="600" w:lineRule="exact"/>
        <w:ind w:firstLine="600" w:firstLineChars="200"/>
        <w:jc w:val="left"/>
        <w:textAlignment w:val="auto"/>
        <w:rPr>
          <w:rFonts w:hint="default"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相结合的监督制度上来，形成多环节全过程的监督管理格局，尽量早发现问题，早解决问题。</w:t>
      </w:r>
    </w:p>
    <w:p>
      <w:pPr>
        <w:keepNext/>
        <w:keepLines/>
        <w:pageBreakBefore w:val="0"/>
        <w:numPr>
          <w:ilvl w:val="0"/>
          <w:numId w:val="2"/>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r>
        <w:rPr>
          <w:rFonts w:hint="default" w:ascii="仿宋_GB2312" w:hAnsi="Times New Roman" w:eastAsia="仿宋_GB2312" w:cs="Times New Roman"/>
          <w:b w:val="0"/>
          <w:bCs w:val="0"/>
          <w:kern w:val="2"/>
          <w:sz w:val="30"/>
          <w:szCs w:val="24"/>
          <w:lang w:val="en-US" w:eastAsia="zh-CN" w:bidi="ar-SA"/>
        </w:rPr>
        <w:t>存在的问题</w:t>
      </w:r>
      <w:r>
        <w:rPr>
          <w:rFonts w:hint="eastAsia" w:ascii="仿宋_GB2312" w:hAnsi="Times New Roman" w:eastAsia="仿宋_GB2312" w:cs="Times New Roman"/>
          <w:b w:val="0"/>
          <w:bCs w:val="0"/>
          <w:kern w:val="2"/>
          <w:sz w:val="30"/>
          <w:szCs w:val="24"/>
          <w:lang w:val="en-US" w:eastAsia="zh-CN" w:bidi="ar-SA"/>
        </w:rPr>
        <w:t>及</w:t>
      </w:r>
      <w:r>
        <w:rPr>
          <w:rFonts w:hint="default" w:ascii="仿宋_GB2312" w:hAnsi="Times New Roman" w:eastAsia="仿宋_GB2312" w:cs="Times New Roman"/>
          <w:b w:val="0"/>
          <w:bCs w:val="0"/>
          <w:kern w:val="2"/>
          <w:sz w:val="30"/>
          <w:szCs w:val="24"/>
          <w:lang w:val="en-US" w:eastAsia="zh-CN" w:bidi="ar-SA"/>
        </w:rPr>
        <w:t>原因分析</w:t>
      </w:r>
      <w:r>
        <w:rPr>
          <w:rFonts w:hint="eastAsia" w:ascii="仿宋_GB2312" w:hAnsi="Times New Roman" w:eastAsia="仿宋_GB2312" w:cs="Times New Roman"/>
          <w:b w:val="0"/>
          <w:bCs w:val="0"/>
          <w:kern w:val="2"/>
          <w:sz w:val="30"/>
          <w:szCs w:val="24"/>
          <w:lang w:val="en-US" w:eastAsia="zh-CN" w:bidi="ar-SA"/>
        </w:rPr>
        <w:t>：一是新图书馆目前未交工，图书馆建设配套经费种新馆搬运费费用尚未支出，二是学校开展银校合作项目，由合作银行支持学校进行全面信息化建设，学校自筹资金安排的信息化建设经费未支出。</w:t>
      </w:r>
    </w:p>
    <w:p>
      <w:pPr>
        <w:pageBreakBefore w:val="0"/>
        <w:numPr>
          <w:ilvl w:val="0"/>
          <w:numId w:val="1"/>
        </w:numPr>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rPr>
      </w:pPr>
      <w:r>
        <w:rPr>
          <w:rFonts w:hint="eastAsia" w:ascii="黑体" w:hAnsi="黑体" w:eastAsia="黑体"/>
        </w:rPr>
        <w:t>有关建议</w:t>
      </w:r>
    </w:p>
    <w:p>
      <w:pPr>
        <w:pageBreakBefore w:val="0"/>
        <w:kinsoku/>
        <w:wordWrap/>
        <w:overflowPunct/>
        <w:topLinePunct w:val="0"/>
        <w:autoSpaceDE/>
        <w:autoSpaceDN/>
        <w:bidi w:val="0"/>
        <w:adjustRightInd/>
        <w:snapToGrid/>
        <w:spacing w:line="600" w:lineRule="exact"/>
        <w:ind w:firstLine="600" w:firstLineChars="200"/>
        <w:textAlignment w:val="auto"/>
        <w:rPr>
          <w:rFonts w:hint="default"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ageBreakBefore w:val="0"/>
        <w:numPr>
          <w:ilvl w:val="0"/>
          <w:numId w:val="1"/>
        </w:numPr>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rPr>
      </w:pPr>
      <w:r>
        <w:rPr>
          <w:rFonts w:hint="eastAsia" w:ascii="黑体" w:hAnsi="黑体" w:eastAsia="黑体"/>
        </w:rPr>
        <w:t>其他需要说明的问题</w:t>
      </w: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无</w:t>
      </w: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p>
    <w:p>
      <w:pPr>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Times New Roman" w:eastAsia="仿宋_GB2312" w:cs="Times New Roman"/>
          <w:b w:val="0"/>
          <w:bCs w:val="0"/>
          <w:kern w:val="2"/>
          <w:sz w:val="30"/>
          <w:szCs w:val="24"/>
          <w:lang w:val="en-US" w:eastAsia="zh-CN" w:bidi="ar-SA"/>
        </w:rPr>
      </w:pPr>
    </w:p>
    <w:p>
      <w:pPr>
        <w:pStyle w:val="2"/>
        <w:rPr>
          <w:rFonts w:hint="eastAsia" w:ascii="Times New Roman" w:hAnsi="Times New Roman" w:eastAsia="仿宋_GB2312" w:cs="Times New Roman"/>
          <w:sz w:val="30"/>
          <w:szCs w:val="30"/>
          <w:lang w:val="en-US" w:eastAsia="zh-CN"/>
        </w:rPr>
        <w:sectPr>
          <w:pgSz w:w="11906" w:h="16838"/>
          <w:pgMar w:top="1928" w:right="1531" w:bottom="1701" w:left="1531" w:header="737" w:footer="851" w:gutter="0"/>
          <w:cols w:space="720" w:num="1"/>
          <w:docGrid w:type="lines" w:linePitch="408" w:charSpace="0"/>
        </w:sectPr>
      </w:pPr>
    </w:p>
    <w:p>
      <w:pPr>
        <w:pStyle w:val="2"/>
        <w:rPr>
          <w:rFonts w:hint="default" w:ascii="Times New Roman" w:hAnsi="Times New Roman" w:eastAsia="仿宋_GB2312" w:cs="Times New Roman"/>
          <w:sz w:val="30"/>
          <w:szCs w:val="30"/>
        </w:rPr>
      </w:pPr>
      <w:r>
        <w:rPr>
          <w:rFonts w:hint="eastAsia" w:ascii="Times New Roman" w:hAnsi="Times New Roman" w:eastAsia="仿宋_GB2312" w:cs="Times New Roman"/>
          <w:sz w:val="30"/>
          <w:szCs w:val="30"/>
          <w:lang w:val="en-US" w:eastAsia="zh-CN"/>
        </w:rPr>
        <w:t>附</w:t>
      </w:r>
      <w:r>
        <w:rPr>
          <w:rFonts w:hint="default" w:ascii="Times New Roman" w:hAnsi="Times New Roman" w:eastAsia="仿宋_GB2312" w:cs="Times New Roman"/>
          <w:sz w:val="30"/>
          <w:szCs w:val="30"/>
        </w:rPr>
        <w:t>表</w:t>
      </w:r>
      <w:r>
        <w:rPr>
          <w:rFonts w:hint="default" w:ascii="Times New Roman" w:hAnsi="Times New Roman" w:eastAsia="仿宋_GB2312" w:cs="Times New Roman"/>
          <w:sz w:val="30"/>
          <w:szCs w:val="30"/>
          <w:lang w:val="en-US" w:eastAsia="zh-CN"/>
        </w:rPr>
        <w:t>1</w:t>
      </w:r>
    </w:p>
    <w:tbl>
      <w:tblPr>
        <w:tblStyle w:val="3"/>
        <w:tblW w:w="156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2"/>
        <w:gridCol w:w="762"/>
        <w:gridCol w:w="778"/>
        <w:gridCol w:w="1868"/>
        <w:gridCol w:w="1385"/>
        <w:gridCol w:w="1328"/>
        <w:gridCol w:w="1359"/>
        <w:gridCol w:w="845"/>
        <w:gridCol w:w="1309"/>
        <w:gridCol w:w="1146"/>
        <w:gridCol w:w="1213"/>
        <w:gridCol w:w="3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4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项目资金</w:t>
            </w:r>
            <w:r>
              <w:rPr>
                <w:rFonts w:hint="eastAsia" w:ascii="宋体" w:hAnsi="宋体" w:eastAsia="宋体" w:cs="宋体"/>
                <w:b w:val="0"/>
                <w:bCs w:val="0"/>
                <w:i w:val="0"/>
                <w:iCs w:val="0"/>
                <w:color w:val="auto"/>
                <w:kern w:val="0"/>
                <w:sz w:val="18"/>
                <w:szCs w:val="18"/>
                <w:u w:val="none"/>
                <w:lang w:val="en-US" w:eastAsia="zh-CN" w:bidi="ar"/>
              </w:rPr>
              <w:br w:type="textWrapping"/>
            </w:r>
            <w:r>
              <w:rPr>
                <w:rFonts w:hint="eastAsia" w:ascii="宋体" w:hAnsi="宋体" w:eastAsia="宋体" w:cs="宋体"/>
                <w:b w:val="0"/>
                <w:bCs w:val="0"/>
                <w:i w:val="0"/>
                <w:iCs w:val="0"/>
                <w:color w:val="auto"/>
                <w:kern w:val="0"/>
                <w:sz w:val="18"/>
                <w:szCs w:val="18"/>
                <w:u w:val="none"/>
                <w:lang w:val="en-US" w:eastAsia="zh-CN" w:bidi="ar"/>
              </w:rPr>
              <w:t>（万元）</w:t>
            </w: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资金来源</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年初预算数</w:t>
            </w:r>
          </w:p>
        </w:tc>
        <w:tc>
          <w:tcPr>
            <w:tcW w:w="2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全年预算数</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全年执行数</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分值权重</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执行率</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年度资金总额</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502.47</w:t>
            </w:r>
          </w:p>
        </w:tc>
        <w:tc>
          <w:tcPr>
            <w:tcW w:w="2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502.47</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396.87</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78.98%</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其中：当年财政拨款</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 xml:space="preserve">0.00 </w:t>
            </w:r>
          </w:p>
        </w:tc>
        <w:tc>
          <w:tcPr>
            <w:tcW w:w="2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 xml:space="preserve">0.00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0</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264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其他资金</w:t>
            </w:r>
          </w:p>
        </w:tc>
        <w:tc>
          <w:tcPr>
            <w:tcW w:w="13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502.47</w:t>
            </w:r>
          </w:p>
        </w:tc>
        <w:tc>
          <w:tcPr>
            <w:tcW w:w="268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502.47</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396.87</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w:t>
            </w:r>
          </w:p>
        </w:tc>
        <w:tc>
          <w:tcPr>
            <w:tcW w:w="2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年度总体目标</w:t>
            </w:r>
          </w:p>
        </w:tc>
        <w:tc>
          <w:tcPr>
            <w:tcW w:w="83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总体目标</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83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 xml:space="preserve">    2024年502.47万元主要用于专用设备购置、信息网络及软件购置更新、劳务费、其他商品和服务支出、其他资本性支出。本着“读者第一，服务至上”的宗旨，2024年12月之前完成所有设备采购和文献资源采购。</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 xml:space="preserve">    已完成396.87万元的项目经费支出。其中电子数据库购置4个、经费97.94万元；纸质文献采购35976册、期刊500种，经费221.94万元；图书馆设备购置27种、书架260组，经费76.99万元，达到服务师生和工作正常运转的效益。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一级指标</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二级指标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三级指标</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指标值</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指标值设置依据</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上年完成值</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指标分值权重</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指标实际完成值</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完成率</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指标得分</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sz w:val="18"/>
                <w:szCs w:val="18"/>
                <w:u w:val="none"/>
              </w:rPr>
              <w:t>年度绩效指标完成情况</w:t>
            </w:r>
          </w:p>
        </w:tc>
        <w:tc>
          <w:tcPr>
            <w:tcW w:w="76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sz w:val="18"/>
                <w:szCs w:val="18"/>
                <w:u w:val="none"/>
              </w:rPr>
              <w:t>产出指标</w:t>
            </w:r>
          </w:p>
        </w:tc>
        <w:tc>
          <w:tcPr>
            <w:tcW w:w="77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sz w:val="18"/>
                <w:szCs w:val="18"/>
                <w:u w:val="none"/>
              </w:rPr>
              <w:t>数量指标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购置电子数据库购置数量</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&gt;=5个</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&gt;=5个</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5个</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4个</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80.00%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8.00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财务系统未采购，进一步提高预算准确性，确保预算执行刚性约束。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购置纸质文献册数</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&gt;=28000册</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&gt;=28000册</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28000册</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35976册</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128.49%</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7.15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进一步提高预算准确性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购置图书书架组数</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=260组</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=260组</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260册</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260组</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10.00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购置图书馆设备种类</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=27种</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=27种</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27种</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6</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27种</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6.00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购置报刊种类</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=500种</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=500种</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500种</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7</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500种</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7.00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质量指标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验收合格率</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100%</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4</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4.00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政府采购率</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&gt;=90%</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90%</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4</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90%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4.00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设备质量合格率</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100%</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4</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4.00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时效指标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资金及时支付率</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100%</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78.98%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78.98%</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3.95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进一步提高预算准确性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成本指标</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经济成本指标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电子数据库建设经费</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&lt;=141.50万元</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&lt;=141.50万元</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141.5万元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97.94万元</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69.22%</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3.46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财务系统未采购，进一步提高预算准确性，确保预算执行刚性约束。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纸质文献采购经费</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&lt;=238.51万元</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&lt;=238.51万元</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238.51万元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221.94万元</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93.05%</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9.31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未支出是质保金，明年支出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图书馆设备购置经费</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&lt;=122.46万元</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&lt;=122.46万元</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122.46万元</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5</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76.99万元</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62.87%</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3.14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新馆未交工，搬运费未支出，窗帘由后勤处购买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满意度指标</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满意度指标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师生满意度</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&gt;=80%</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&gt;=80%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6"/>
                <w:szCs w:val="16"/>
                <w:u w:val="none"/>
              </w:rPr>
            </w:pPr>
            <w:r>
              <w:rPr>
                <w:rFonts w:hint="eastAsia" w:ascii="宋体" w:hAnsi="宋体" w:eastAsia="宋体" w:cs="宋体"/>
                <w:b w:val="0"/>
                <w:bCs w:val="0"/>
                <w:i w:val="0"/>
                <w:iCs w:val="0"/>
                <w:color w:val="auto"/>
                <w:kern w:val="0"/>
                <w:sz w:val="16"/>
                <w:szCs w:val="16"/>
                <w:u w:val="none"/>
                <w:lang w:val="en-US" w:eastAsia="zh-CN" w:bidi="ar"/>
              </w:rPr>
              <w:t>80%</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10</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98%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9.7</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05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val="0"/>
                <w:bCs w:val="0"/>
                <w:i w:val="0"/>
                <w:iCs w:val="0"/>
                <w:color w:val="auto"/>
                <w:sz w:val="18"/>
                <w:szCs w:val="18"/>
                <w:u w:val="none"/>
              </w:rPr>
            </w:pPr>
            <w:r>
              <w:rPr>
                <w:rFonts w:hint="eastAsia" w:ascii="宋体" w:hAnsi="宋体" w:eastAsia="宋体" w:cs="宋体"/>
                <w:b w:val="0"/>
                <w:bCs w:val="0"/>
                <w:i w:val="0"/>
                <w:iCs w:val="0"/>
                <w:color w:val="auto"/>
                <w:kern w:val="0"/>
                <w:sz w:val="18"/>
                <w:szCs w:val="18"/>
                <w:u w:val="none"/>
                <w:lang w:val="en-US" w:eastAsia="zh-CN" w:bidi="ar"/>
              </w:rPr>
              <w:t>总分</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32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eastAsia" w:ascii="宋体" w:hAnsi="宋体" w:eastAsia="宋体" w:cs="宋体"/>
                <w:b w:val="0"/>
                <w:bCs w:val="0"/>
                <w:i w:val="0"/>
                <w:iCs w:val="0"/>
                <w:color w:val="auto"/>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val="0"/>
                <w:bCs w:val="0"/>
                <w:i w:val="0"/>
                <w:iCs w:val="0"/>
                <w:color w:val="auto"/>
                <w:sz w:val="18"/>
                <w:szCs w:val="18"/>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eastAsia" w:ascii="宋体" w:hAnsi="宋体" w:eastAsia="宋体" w:cs="宋体"/>
                <w:b w:val="0"/>
                <w:bCs w:val="0"/>
                <w:i w:val="0"/>
                <w:iCs w:val="0"/>
                <w:color w:val="auto"/>
                <w:sz w:val="18"/>
                <w:szCs w:val="18"/>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iCs w:val="0"/>
                <w:color w:val="auto"/>
                <w:kern w:val="0"/>
                <w:sz w:val="18"/>
                <w:szCs w:val="18"/>
                <w:u w:val="none"/>
                <w:lang w:val="en-US" w:eastAsia="zh-CN" w:bidi="ar"/>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18"/>
                <w:szCs w:val="18"/>
                <w:u w:val="none"/>
                <w:lang w:val="en-US" w:eastAsia="zh-CN" w:bidi="ar"/>
              </w:rPr>
            </w:pPr>
            <w:r>
              <w:rPr>
                <w:rFonts w:hint="eastAsia" w:ascii="宋体" w:hAnsi="宋体" w:eastAsia="宋体" w:cs="宋体"/>
                <w:b w:val="0"/>
                <w:bCs w:val="0"/>
                <w:i w:val="0"/>
                <w:iCs w:val="0"/>
                <w:color w:val="auto"/>
                <w:kern w:val="0"/>
                <w:sz w:val="18"/>
                <w:szCs w:val="18"/>
                <w:u w:val="none"/>
                <w:lang w:val="en-US" w:eastAsia="zh-CN" w:bidi="ar"/>
              </w:rPr>
              <w:t xml:space="preserve">87.61 </w:t>
            </w:r>
          </w:p>
        </w:tc>
        <w:tc>
          <w:tcPr>
            <w:tcW w:w="3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eastAsia" w:ascii="宋体" w:hAnsi="宋体" w:eastAsia="宋体" w:cs="宋体"/>
                <w:b w:val="0"/>
                <w:bCs w:val="0"/>
                <w:i w:val="0"/>
                <w:iCs w:val="0"/>
                <w:color w:val="auto"/>
                <w:sz w:val="18"/>
                <w:szCs w:val="18"/>
                <w:u w:val="none"/>
              </w:rPr>
            </w:pPr>
          </w:p>
        </w:tc>
      </w:tr>
    </w:tbl>
    <w:p>
      <w:pPr>
        <w:rPr>
          <w:rFonts w:hint="eastAsia"/>
        </w:rPr>
      </w:pPr>
    </w:p>
    <w:sectPr>
      <w:pgSz w:w="16838" w:h="11906" w:orient="landscape"/>
      <w:pgMar w:top="1531" w:right="1928" w:bottom="1531" w:left="170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079D9F66"/>
    <w:multiLevelType w:val="singleLevel"/>
    <w:tmpl w:val="079D9F66"/>
    <w:lvl w:ilvl="0" w:tentative="0">
      <w:start w:val="5"/>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冯瑞">
    <w15:presenceInfo w15:providerId="WPS Office" w15:userId="8657263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trackRevisions w:val="1"/>
  <w:documentProtection w:enforcement="0"/>
  <w:defaultTabStop w:val="42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1362B2B"/>
    <w:rsid w:val="022B6F42"/>
    <w:rsid w:val="06FD4082"/>
    <w:rsid w:val="09F47D86"/>
    <w:rsid w:val="10F44072"/>
    <w:rsid w:val="170A4973"/>
    <w:rsid w:val="1F0B55D3"/>
    <w:rsid w:val="1F2E6040"/>
    <w:rsid w:val="24A106B2"/>
    <w:rsid w:val="2FC25F1A"/>
    <w:rsid w:val="303F5E6A"/>
    <w:rsid w:val="31B23EFF"/>
    <w:rsid w:val="363E290E"/>
    <w:rsid w:val="399A59A4"/>
    <w:rsid w:val="3C9B41D1"/>
    <w:rsid w:val="42016B74"/>
    <w:rsid w:val="45EC0627"/>
    <w:rsid w:val="46876249"/>
    <w:rsid w:val="48487EC0"/>
    <w:rsid w:val="5C4154D3"/>
    <w:rsid w:val="63A96F85"/>
    <w:rsid w:val="680C5410"/>
    <w:rsid w:val="695740C8"/>
    <w:rsid w:val="6AC7403A"/>
    <w:rsid w:val="6B855ED2"/>
    <w:rsid w:val="6F4155A5"/>
    <w:rsid w:val="70B86135"/>
    <w:rsid w:val="750478AB"/>
    <w:rsid w:val="763331A2"/>
    <w:rsid w:val="78197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5">
    <w:name w:val="Strong"/>
    <w:basedOn w:val="4"/>
    <w:qFormat/>
    <w:uiPriority w:val="0"/>
    <w:rPr>
      <w:b/>
      <w:bCs/>
    </w:rPr>
  </w:style>
  <w:style w:type="character" w:customStyle="1" w:styleId="6">
    <w:name w:val="fontstyle01"/>
    <w:autoRedefine/>
    <w:qFormat/>
    <w:uiPriority w:val="0"/>
    <w:rPr>
      <w:rFonts w:ascii="仿宋_GB2312" w:hAnsi="仿宋_GB2312" w:eastAsia="仿宋_GB2312" w:cs="仿宋_GB2312"/>
      <w:color w:val="000000"/>
      <w:sz w:val="32"/>
      <w:szCs w:val="32"/>
    </w:rPr>
  </w:style>
  <w:style w:type="character" w:customStyle="1" w:styleId="7">
    <w:name w:val="font81"/>
    <w:basedOn w:val="4"/>
    <w:autoRedefine/>
    <w:qFormat/>
    <w:uiPriority w:val="0"/>
    <w:rPr>
      <w:rFonts w:hint="eastAsia" w:ascii="宋体" w:hAnsi="宋体" w:eastAsia="宋体" w:cs="宋体"/>
      <w:b/>
      <w:bCs/>
      <w:color w:val="000000"/>
      <w:sz w:val="18"/>
      <w:szCs w:val="18"/>
      <w:u w:val="none"/>
    </w:rPr>
  </w:style>
  <w:style w:type="character" w:customStyle="1" w:styleId="8">
    <w:name w:val="font112"/>
    <w:basedOn w:val="4"/>
    <w:qFormat/>
    <w:uiPriority w:val="0"/>
    <w:rPr>
      <w:rFonts w:ascii="Arial" w:hAnsi="Arial" w:cs="Arial"/>
      <w:b/>
      <w:bCs/>
      <w:color w:val="000000"/>
      <w:sz w:val="18"/>
      <w:szCs w:val="18"/>
      <w:u w:val="none"/>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5022</Words>
  <Characters>5865</Characters>
  <Lines>0</Lines>
  <Paragraphs>0</Paragraphs>
  <TotalTime>17</TotalTime>
  <ScaleCrop>false</ScaleCrop>
  <LinksUpToDate>false</LinksUpToDate>
  <CharactersWithSpaces>5912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9B01474EEE854F38B64838B65FB0EB80_13</vt:lpwstr>
  </property>
  <property fmtid="{D5CDD505-2E9C-101B-9397-08002B2CF9AE}" pid="4" name="KSOTemplateDocerSaveRecord">
    <vt:lpwstr>eyJoZGlkIjoiOWNkNTExNGRkZmJhOGEwM2ViNzE1ZmU3NTY0NTBhMDkiLCJ1c2VySWQiOiI5NzY5NjA3ODAifQ==</vt:lpwstr>
  </property>
</Properties>
</file>